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39678" w14:textId="5BC8876F" w:rsidR="001C7531" w:rsidRPr="00237A0E" w:rsidRDefault="00237A0E" w:rsidP="001C7531">
      <w:pPr>
        <w:pStyle w:val="1"/>
        <w:ind w:leftChars="47" w:left="99" w:right="210"/>
        <w:rPr>
          <w:rFonts w:asciiTheme="minorEastAsia" w:eastAsiaTheme="minorEastAsia" w:hAnsiTheme="minorEastAsia"/>
          <w:b w:val="0"/>
          <w:color w:val="000000" w:themeColor="text1"/>
        </w:rPr>
      </w:pPr>
      <w:r w:rsidRPr="00237A0E">
        <w:rPr>
          <w:rFonts w:asciiTheme="minorEastAsia" w:eastAsiaTheme="minorEastAsia" w:hAnsiTheme="minorEastAsia" w:hint="eastAsia"/>
          <w:b w:val="0"/>
          <w:color w:val="000000" w:themeColor="text1"/>
        </w:rPr>
        <w:t>（</w:t>
      </w:r>
      <w:r w:rsidR="002946E0" w:rsidRPr="00237A0E">
        <w:rPr>
          <w:rFonts w:asciiTheme="minorEastAsia" w:eastAsiaTheme="minorEastAsia" w:hAnsiTheme="minorEastAsia" w:hint="eastAsia"/>
          <w:b w:val="0"/>
          <w:color w:val="000000" w:themeColor="text1"/>
        </w:rPr>
        <w:t>別記</w:t>
      </w:r>
      <w:r w:rsidR="001C7531" w:rsidRPr="00237A0E">
        <w:rPr>
          <w:rFonts w:asciiTheme="minorEastAsia" w:eastAsiaTheme="minorEastAsia" w:hAnsiTheme="minorEastAsia" w:hint="eastAsia"/>
          <w:b w:val="0"/>
          <w:color w:val="000000" w:themeColor="text1"/>
        </w:rPr>
        <w:t>様式１</w:t>
      </w:r>
      <w:r w:rsidRPr="00237A0E">
        <w:rPr>
          <w:rFonts w:asciiTheme="minorEastAsia" w:eastAsiaTheme="minorEastAsia" w:hAnsiTheme="minorEastAsia" w:hint="eastAsia"/>
          <w:b w:val="0"/>
          <w:color w:val="000000" w:themeColor="text1"/>
        </w:rPr>
        <w:t>）</w:t>
      </w:r>
    </w:p>
    <w:p w14:paraId="7ED05D9F" w14:textId="77777777" w:rsidR="001C7531" w:rsidRPr="00FA6820" w:rsidRDefault="001C7531" w:rsidP="001C7531">
      <w:pPr>
        <w:widowControl/>
        <w:jc w:val="right"/>
        <w:rPr>
          <w:color w:val="000000" w:themeColor="text1"/>
        </w:rPr>
      </w:pPr>
      <w:r w:rsidRPr="00FA6820">
        <w:rPr>
          <w:rFonts w:hint="eastAsia"/>
          <w:color w:val="000000" w:themeColor="text1"/>
        </w:rPr>
        <w:t>令和　　年　　月　　日</w:t>
      </w:r>
    </w:p>
    <w:p w14:paraId="1AA48969" w14:textId="77777777" w:rsidR="001C7531" w:rsidRPr="00FA6820" w:rsidRDefault="001C7531" w:rsidP="001C7531">
      <w:pPr>
        <w:widowControl/>
        <w:jc w:val="right"/>
        <w:rPr>
          <w:color w:val="000000" w:themeColor="text1"/>
        </w:rPr>
      </w:pPr>
    </w:p>
    <w:p w14:paraId="35384328" w14:textId="5725C135" w:rsidR="001C7531" w:rsidRPr="00FA6820" w:rsidRDefault="001C7531" w:rsidP="001C7531">
      <w:pPr>
        <w:widowControl/>
        <w:jc w:val="center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館山市「食のまちづくり拠点施設」整備事業</w:t>
      </w:r>
    </w:p>
    <w:p w14:paraId="4A753058" w14:textId="5DD3F0FF" w:rsidR="001C7531" w:rsidRPr="00FA6820" w:rsidRDefault="001C7531" w:rsidP="001C7531">
      <w:pPr>
        <w:widowControl/>
        <w:ind w:leftChars="172" w:left="361"/>
        <w:jc w:val="center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直接対話参加申込書</w:t>
      </w:r>
    </w:p>
    <w:p w14:paraId="0CCC7F81" w14:textId="77777777" w:rsidR="001C7531" w:rsidRPr="00FA6820" w:rsidRDefault="001C7531" w:rsidP="001C7531">
      <w:pPr>
        <w:widowControl/>
        <w:jc w:val="left"/>
        <w:rPr>
          <w:b/>
          <w:bCs/>
          <w:color w:val="000000" w:themeColor="text1"/>
        </w:rPr>
      </w:pPr>
      <w:r w:rsidRPr="00FA6820">
        <w:rPr>
          <w:rFonts w:hint="eastAsia"/>
          <w:b/>
          <w:bCs/>
          <w:color w:val="000000" w:themeColor="text1"/>
        </w:rPr>
        <w:t>＜提出者情報＞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1C7531" w:rsidRPr="00FA6820" w14:paraId="699A240D" w14:textId="77777777" w:rsidTr="001C7531">
        <w:tc>
          <w:tcPr>
            <w:tcW w:w="1555" w:type="dxa"/>
            <w:vAlign w:val="center"/>
          </w:tcPr>
          <w:p w14:paraId="1C44420B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項目</w:t>
            </w:r>
          </w:p>
        </w:tc>
        <w:tc>
          <w:tcPr>
            <w:tcW w:w="6939" w:type="dxa"/>
            <w:vAlign w:val="center"/>
          </w:tcPr>
          <w:p w14:paraId="01A67318" w14:textId="77777777" w:rsidR="001C7531" w:rsidRPr="00FA6820" w:rsidRDefault="001C7531" w:rsidP="001C7531">
            <w:pPr>
              <w:widowControl/>
              <w:jc w:val="center"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記入事項</w:t>
            </w:r>
          </w:p>
        </w:tc>
      </w:tr>
      <w:tr w:rsidR="001C7531" w:rsidRPr="00FA6820" w14:paraId="572EF569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5965F9BD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事業者名</w:t>
            </w:r>
          </w:p>
        </w:tc>
        <w:tc>
          <w:tcPr>
            <w:tcW w:w="6939" w:type="dxa"/>
          </w:tcPr>
          <w:p w14:paraId="382AA5FF" w14:textId="77777777" w:rsidR="001C7531" w:rsidRPr="00FA6820" w:rsidRDefault="001C7531" w:rsidP="001C7531">
            <w:pPr>
              <w:widowControl/>
              <w:jc w:val="left"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1FCF2257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3F89ABD0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所在地</w:t>
            </w:r>
          </w:p>
        </w:tc>
        <w:tc>
          <w:tcPr>
            <w:tcW w:w="6939" w:type="dxa"/>
            <w:vAlign w:val="center"/>
          </w:tcPr>
          <w:p w14:paraId="1F912F45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〒</w:t>
            </w:r>
          </w:p>
        </w:tc>
      </w:tr>
      <w:tr w:rsidR="001C7531" w:rsidRPr="00FA6820" w14:paraId="74F2744A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686526E4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部署名</w:t>
            </w:r>
          </w:p>
        </w:tc>
        <w:tc>
          <w:tcPr>
            <w:tcW w:w="6939" w:type="dxa"/>
            <w:vAlign w:val="center"/>
          </w:tcPr>
          <w:p w14:paraId="0B91D704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7177C493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146431CC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担当者名</w:t>
            </w:r>
          </w:p>
        </w:tc>
        <w:tc>
          <w:tcPr>
            <w:tcW w:w="6939" w:type="dxa"/>
            <w:vAlign w:val="center"/>
          </w:tcPr>
          <w:p w14:paraId="62D71CC6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0D9A1F37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1ABD23C8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6512642E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0C45B2A0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6CAC4709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FAX</w:t>
            </w:r>
          </w:p>
        </w:tc>
        <w:tc>
          <w:tcPr>
            <w:tcW w:w="6939" w:type="dxa"/>
            <w:vAlign w:val="center"/>
          </w:tcPr>
          <w:p w14:paraId="282E1E1B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6EE5421E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68E25C2B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E</w:t>
            </w: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メール</w:t>
            </w:r>
          </w:p>
        </w:tc>
        <w:tc>
          <w:tcPr>
            <w:tcW w:w="6939" w:type="dxa"/>
            <w:vAlign w:val="center"/>
          </w:tcPr>
          <w:p w14:paraId="4EF6D8BA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0261D3" w:rsidRPr="00FA6820" w14:paraId="2B67DA3E" w14:textId="77777777" w:rsidTr="001C7531">
        <w:trPr>
          <w:trHeight w:val="510"/>
        </w:trPr>
        <w:tc>
          <w:tcPr>
            <w:tcW w:w="1555" w:type="dxa"/>
            <w:vAlign w:val="center"/>
          </w:tcPr>
          <w:p w14:paraId="0B6E1183" w14:textId="489F2E2F" w:rsidR="000261D3" w:rsidRPr="00FA6820" w:rsidRDefault="000261D3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希望日時</w:t>
            </w:r>
          </w:p>
        </w:tc>
        <w:tc>
          <w:tcPr>
            <w:tcW w:w="6939" w:type="dxa"/>
            <w:vAlign w:val="center"/>
          </w:tcPr>
          <w:p w14:paraId="18A274CF" w14:textId="77777777" w:rsidR="000261D3" w:rsidRPr="00FA6820" w:rsidRDefault="000261D3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1448F7D1" w14:textId="77777777" w:rsidTr="001C7531">
        <w:trPr>
          <w:trHeight w:val="510"/>
        </w:trPr>
        <w:tc>
          <w:tcPr>
            <w:tcW w:w="1555" w:type="dxa"/>
            <w:vMerge w:val="restart"/>
            <w:vAlign w:val="center"/>
          </w:tcPr>
          <w:p w14:paraId="6C265DF9" w14:textId="146B378D" w:rsidR="001C7531" w:rsidRPr="00FA6820" w:rsidRDefault="001C7531" w:rsidP="00237A0E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  <w:r w:rsidRPr="00FA6820">
              <w:rPr>
                <w:rFonts w:ascii="Segoe UI Symbol" w:hAnsi="Segoe UI Symbol" w:cs="Segoe UI Symbol" w:hint="eastAsia"/>
                <w:color w:val="000000" w:themeColor="text1"/>
              </w:rPr>
              <w:t>参加者名</w:t>
            </w:r>
          </w:p>
        </w:tc>
        <w:tc>
          <w:tcPr>
            <w:tcW w:w="6939" w:type="dxa"/>
            <w:vAlign w:val="center"/>
          </w:tcPr>
          <w:p w14:paraId="16F01B03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50E7B584" w14:textId="77777777" w:rsidTr="001C7531">
        <w:trPr>
          <w:trHeight w:val="510"/>
        </w:trPr>
        <w:tc>
          <w:tcPr>
            <w:tcW w:w="1555" w:type="dxa"/>
            <w:vMerge/>
            <w:vAlign w:val="center"/>
          </w:tcPr>
          <w:p w14:paraId="4E57C978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6939" w:type="dxa"/>
            <w:vAlign w:val="center"/>
          </w:tcPr>
          <w:p w14:paraId="18D8D172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  <w:tr w:rsidR="001C7531" w:rsidRPr="00FA6820" w14:paraId="7B3C5809" w14:textId="77777777" w:rsidTr="001C7531">
        <w:trPr>
          <w:trHeight w:val="510"/>
        </w:trPr>
        <w:tc>
          <w:tcPr>
            <w:tcW w:w="1555" w:type="dxa"/>
            <w:vMerge/>
            <w:vAlign w:val="center"/>
          </w:tcPr>
          <w:p w14:paraId="642B5E25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  <w:tc>
          <w:tcPr>
            <w:tcW w:w="6939" w:type="dxa"/>
            <w:vAlign w:val="center"/>
          </w:tcPr>
          <w:p w14:paraId="6EC79F6F" w14:textId="77777777" w:rsidR="001C7531" w:rsidRPr="00FA6820" w:rsidRDefault="001C7531" w:rsidP="001C7531">
            <w:pPr>
              <w:widowControl/>
              <w:rPr>
                <w:rFonts w:ascii="Segoe UI Symbol" w:hAnsi="Segoe UI Symbol" w:cs="Segoe UI Symbol"/>
                <w:color w:val="000000" w:themeColor="text1"/>
              </w:rPr>
            </w:pPr>
          </w:p>
        </w:tc>
      </w:tr>
    </w:tbl>
    <w:p w14:paraId="550A5511" w14:textId="77777777" w:rsidR="001C7531" w:rsidRPr="00237A0E" w:rsidRDefault="001C7531" w:rsidP="001C7531">
      <w:pPr>
        <w:widowControl/>
        <w:ind w:left="210" w:hangingChars="100" w:hanging="210"/>
        <w:jc w:val="left"/>
        <w:rPr>
          <w:rFonts w:ascii="Segoe UI Symbol" w:hAnsi="Segoe UI Symbol" w:cs="Segoe UI Symbol"/>
          <w:color w:val="000000" w:themeColor="text1"/>
        </w:rPr>
      </w:pPr>
      <w:r w:rsidRPr="00FA6820">
        <w:rPr>
          <w:rFonts w:ascii="Segoe UI Symbol" w:hAnsi="Segoe UI Symbol" w:cs="Segoe UI Symbol" w:hint="eastAsia"/>
          <w:color w:val="000000" w:themeColor="text1"/>
        </w:rPr>
        <w:t>※新型コロナウイルス感染症対策のため、マスクの着用や咳エチケットにご協力をお願い</w:t>
      </w:r>
      <w:r w:rsidRPr="00237A0E">
        <w:rPr>
          <w:rFonts w:ascii="Segoe UI Symbol" w:hAnsi="Segoe UI Symbol" w:cs="Segoe UI Symbol" w:hint="eastAsia"/>
          <w:color w:val="000000" w:themeColor="text1"/>
        </w:rPr>
        <w:t>します。</w:t>
      </w:r>
    </w:p>
    <w:p w14:paraId="086E5A80" w14:textId="40203B76" w:rsidR="001C7531" w:rsidRPr="00237A0E" w:rsidRDefault="001C7531" w:rsidP="001C7531">
      <w:pPr>
        <w:widowControl/>
        <w:jc w:val="left"/>
        <w:rPr>
          <w:rFonts w:ascii="Segoe UI Symbol" w:hAnsi="Segoe UI Symbol" w:cs="Segoe UI Symbol"/>
          <w:color w:val="000000" w:themeColor="text1"/>
        </w:rPr>
      </w:pPr>
      <w:r w:rsidRPr="00237A0E">
        <w:rPr>
          <w:rFonts w:ascii="Segoe UI Symbol" w:hAnsi="Segoe UI Symbol" w:cs="Segoe UI Symbol" w:hint="eastAsia"/>
          <w:color w:val="000000" w:themeColor="text1"/>
        </w:rPr>
        <w:t>※</w:t>
      </w:r>
      <w:r w:rsidR="00F20753" w:rsidRPr="00237A0E">
        <w:rPr>
          <w:rFonts w:ascii="Segoe UI Symbol" w:hAnsi="Segoe UI Symbol" w:cs="Segoe UI Symbol" w:hint="eastAsia"/>
          <w:color w:val="000000" w:themeColor="text1"/>
        </w:rPr>
        <w:t>募集要項等</w:t>
      </w:r>
      <w:r w:rsidRPr="00237A0E">
        <w:rPr>
          <w:rFonts w:ascii="Segoe UI Symbol" w:hAnsi="Segoe UI Symbol" w:cs="Segoe UI Symbol" w:hint="eastAsia"/>
          <w:color w:val="000000" w:themeColor="text1"/>
        </w:rPr>
        <w:t>は各自持参してください。当日の配布はありません。</w:t>
      </w:r>
    </w:p>
    <w:p w14:paraId="0C929481" w14:textId="219C69C5" w:rsidR="001C7531" w:rsidRPr="00237A0E" w:rsidRDefault="00F20753" w:rsidP="00F20753">
      <w:pPr>
        <w:widowControl/>
        <w:ind w:left="210" w:hangingChars="100" w:hanging="210"/>
        <w:jc w:val="left"/>
        <w:rPr>
          <w:ins w:id="0" w:author="大池 峻吾" w:date="2020-09-24T15:13:00Z"/>
          <w:color w:val="000000" w:themeColor="text1"/>
          <w:u w:val="single"/>
        </w:rPr>
      </w:pPr>
      <w:r w:rsidRPr="00237A0E">
        <w:rPr>
          <w:rFonts w:ascii="Segoe UI Symbol" w:hAnsi="Segoe UI Symbol" w:cs="Segoe UI Symbol" w:hint="eastAsia"/>
          <w:color w:val="000000" w:themeColor="text1"/>
        </w:rPr>
        <w:t>※希望日時については、希望日及び希望日のうちの</w:t>
      </w:r>
      <w:r w:rsidRPr="00237A0E">
        <w:rPr>
          <w:rFonts w:ascii="Segoe UI Symbol" w:hAnsi="Segoe UI Symbol" w:cs="Segoe UI Symbol" w:hint="eastAsia"/>
          <w:color w:val="000000" w:themeColor="text1"/>
        </w:rPr>
        <w:t>13</w:t>
      </w:r>
      <w:r w:rsidRPr="00237A0E">
        <w:rPr>
          <w:rFonts w:ascii="Segoe UI Symbol" w:hAnsi="Segoe UI Symbol" w:cs="Segoe UI Symbol" w:hint="eastAsia"/>
          <w:color w:val="000000" w:themeColor="text1"/>
        </w:rPr>
        <w:t>時</w:t>
      </w:r>
      <w:r w:rsidRPr="00237A0E">
        <w:rPr>
          <w:rFonts w:ascii="Segoe UI Symbol" w:hAnsi="Segoe UI Symbol" w:cs="Segoe UI Symbol" w:hint="eastAsia"/>
          <w:color w:val="000000" w:themeColor="text1"/>
        </w:rPr>
        <w:t>30</w:t>
      </w:r>
      <w:r w:rsidRPr="00237A0E">
        <w:rPr>
          <w:rFonts w:ascii="Segoe UI Symbol" w:hAnsi="Segoe UI Symbol" w:cs="Segoe UI Symbol" w:hint="eastAsia"/>
          <w:color w:val="000000" w:themeColor="text1"/>
        </w:rPr>
        <w:t>分～</w:t>
      </w:r>
      <w:r w:rsidRPr="00237A0E">
        <w:rPr>
          <w:rFonts w:ascii="Segoe UI Symbol" w:hAnsi="Segoe UI Symbol" w:cs="Segoe UI Symbol" w:hint="eastAsia"/>
          <w:color w:val="000000" w:themeColor="text1"/>
        </w:rPr>
        <w:t>17</w:t>
      </w:r>
      <w:r w:rsidRPr="00237A0E">
        <w:rPr>
          <w:rFonts w:ascii="Segoe UI Symbol" w:hAnsi="Segoe UI Symbol" w:cs="Segoe UI Symbol" w:hint="eastAsia"/>
          <w:color w:val="000000" w:themeColor="text1"/>
        </w:rPr>
        <w:t>時</w:t>
      </w:r>
      <w:r w:rsidRPr="00237A0E">
        <w:rPr>
          <w:rFonts w:ascii="Segoe UI Symbol" w:hAnsi="Segoe UI Symbol" w:cs="Segoe UI Symbol" w:hint="eastAsia"/>
          <w:color w:val="000000" w:themeColor="text1"/>
        </w:rPr>
        <w:t>00</w:t>
      </w:r>
      <w:r w:rsidRPr="00237A0E">
        <w:rPr>
          <w:rFonts w:ascii="Segoe UI Symbol" w:hAnsi="Segoe UI Symbol" w:cs="Segoe UI Symbol" w:hint="eastAsia"/>
          <w:color w:val="000000" w:themeColor="text1"/>
        </w:rPr>
        <w:t>分の間の</w:t>
      </w:r>
      <w:r w:rsidRPr="00237A0E">
        <w:rPr>
          <w:rFonts w:ascii="Segoe UI Symbol" w:hAnsi="Segoe UI Symbol" w:cs="Segoe UI Symbol" w:hint="eastAsia"/>
          <w:color w:val="000000" w:themeColor="text1"/>
        </w:rPr>
        <w:t>1</w:t>
      </w:r>
      <w:r w:rsidRPr="00237A0E">
        <w:rPr>
          <w:rFonts w:ascii="Segoe UI Symbol" w:hAnsi="Segoe UI Symbol" w:cs="Segoe UI Symbol" w:hint="eastAsia"/>
          <w:color w:val="000000" w:themeColor="text1"/>
        </w:rPr>
        <w:t>時間について明記すること。</w:t>
      </w:r>
      <w:r w:rsidR="00B46D44" w:rsidRPr="00237A0E">
        <w:rPr>
          <w:rFonts w:ascii="Segoe UI Symbol" w:hAnsi="Segoe UI Symbol" w:cs="Segoe UI Symbol" w:hint="eastAsia"/>
          <w:color w:val="000000" w:themeColor="text1"/>
        </w:rPr>
        <w:t>なお、申込状況</w:t>
      </w:r>
      <w:r w:rsidR="004960ED">
        <w:rPr>
          <w:rFonts w:ascii="Segoe UI Symbol" w:hAnsi="Segoe UI Symbol" w:cs="Segoe UI Symbol" w:hint="eastAsia"/>
          <w:color w:val="000000" w:themeColor="text1"/>
        </w:rPr>
        <w:t>等</w:t>
      </w:r>
      <w:r w:rsidR="00B46D44" w:rsidRPr="00237A0E">
        <w:rPr>
          <w:rFonts w:ascii="Segoe UI Symbol" w:hAnsi="Segoe UI Symbol" w:cs="Segoe UI Symbol" w:hint="eastAsia"/>
          <w:color w:val="000000" w:themeColor="text1"/>
        </w:rPr>
        <w:t>により</w:t>
      </w:r>
      <w:r w:rsidR="0049761C" w:rsidRPr="00237A0E">
        <w:rPr>
          <w:rFonts w:ascii="Segoe UI Symbol" w:hAnsi="Segoe UI Symbol" w:cs="Segoe UI Symbol" w:hint="eastAsia"/>
          <w:color w:val="000000" w:themeColor="text1"/>
        </w:rPr>
        <w:t>、日時を調整することがある。</w:t>
      </w:r>
      <w:bookmarkStart w:id="1" w:name="_GoBack"/>
      <w:bookmarkEnd w:id="1"/>
    </w:p>
    <w:p w14:paraId="6E57CE96" w14:textId="2E338D63" w:rsidR="001C7531" w:rsidRPr="00FA6820" w:rsidRDefault="001C7531" w:rsidP="001C7531">
      <w:pPr>
        <w:widowControl/>
        <w:jc w:val="left"/>
        <w:rPr>
          <w:rFonts w:asciiTheme="majorHAnsi" w:eastAsia="Meiryo UI" w:hAnsiTheme="majorHAnsi" w:cstheme="majorBidi"/>
          <w:b/>
          <w:color w:val="000000" w:themeColor="text1"/>
          <w:sz w:val="22"/>
          <w:szCs w:val="24"/>
        </w:rPr>
      </w:pPr>
    </w:p>
    <w:sectPr w:rsidR="001C7531" w:rsidRPr="00FA6820" w:rsidSect="000F102B">
      <w:footerReference w:type="default" r:id="rId9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2A8B7" w14:textId="77777777" w:rsidR="0052325D" w:rsidRDefault="0052325D" w:rsidP="00AD1F94">
      <w:r>
        <w:separator/>
      </w:r>
    </w:p>
  </w:endnote>
  <w:endnote w:type="continuationSeparator" w:id="0">
    <w:p w14:paraId="1AED6A39" w14:textId="77777777" w:rsidR="0052325D" w:rsidRDefault="0052325D" w:rsidP="00AD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721468"/>
      <w:docPartObj>
        <w:docPartGallery w:val="Page Numbers (Bottom of Page)"/>
        <w:docPartUnique/>
      </w:docPartObj>
    </w:sdtPr>
    <w:sdtEndPr/>
    <w:sdtContent>
      <w:p w14:paraId="70D139B9" w14:textId="77777777" w:rsidR="0052325D" w:rsidRDefault="005232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C29" w:rsidRPr="00676C29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08E7B" w14:textId="77777777" w:rsidR="0052325D" w:rsidRDefault="0052325D" w:rsidP="00AD1F94">
      <w:r>
        <w:separator/>
      </w:r>
    </w:p>
  </w:footnote>
  <w:footnote w:type="continuationSeparator" w:id="0">
    <w:p w14:paraId="3A68F513" w14:textId="77777777" w:rsidR="0052325D" w:rsidRDefault="0052325D" w:rsidP="00AD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C9"/>
    <w:multiLevelType w:val="hybridMultilevel"/>
    <w:tmpl w:val="BA5CCD1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65C6E71"/>
    <w:multiLevelType w:val="hybridMultilevel"/>
    <w:tmpl w:val="4C18A710"/>
    <w:lvl w:ilvl="0" w:tplc="9926E15C">
      <w:start w:val="1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>
    <w:nsid w:val="16F15D82"/>
    <w:multiLevelType w:val="hybridMultilevel"/>
    <w:tmpl w:val="1E2E0E1C"/>
    <w:lvl w:ilvl="0" w:tplc="CA4C726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9486224"/>
    <w:multiLevelType w:val="hybridMultilevel"/>
    <w:tmpl w:val="0E68F5DA"/>
    <w:lvl w:ilvl="0" w:tplc="A35C6862">
      <w:start w:val="1"/>
      <w:numFmt w:val="iroha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2CE03D24"/>
    <w:multiLevelType w:val="hybridMultilevel"/>
    <w:tmpl w:val="78BE8D9E"/>
    <w:lvl w:ilvl="0" w:tplc="6B10CC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EC7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28EF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49B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F6BA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BAF7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C71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DCAF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9E09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F61B63"/>
    <w:multiLevelType w:val="hybridMultilevel"/>
    <w:tmpl w:val="05FC0A14"/>
    <w:lvl w:ilvl="0" w:tplc="1624BD36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b/>
        <w:bCs/>
        <w:color w:val="FFC000" w:themeColor="accent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25A7031"/>
    <w:multiLevelType w:val="hybridMultilevel"/>
    <w:tmpl w:val="DE1442EE"/>
    <w:lvl w:ilvl="0" w:tplc="D2967B9E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>
    <w:nsid w:val="347351BD"/>
    <w:multiLevelType w:val="hybridMultilevel"/>
    <w:tmpl w:val="230E2206"/>
    <w:lvl w:ilvl="0" w:tplc="5A8E71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7515E86"/>
    <w:multiLevelType w:val="hybridMultilevel"/>
    <w:tmpl w:val="0F3CE554"/>
    <w:lvl w:ilvl="0" w:tplc="41F824AA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9">
    <w:nsid w:val="401D612D"/>
    <w:multiLevelType w:val="hybridMultilevel"/>
    <w:tmpl w:val="FB0A6984"/>
    <w:lvl w:ilvl="0" w:tplc="5D0C1AFE">
      <w:start w:val="1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>
    <w:nsid w:val="42C25DCC"/>
    <w:multiLevelType w:val="hybridMultilevel"/>
    <w:tmpl w:val="4954B2D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5DF4EEE"/>
    <w:multiLevelType w:val="hybridMultilevel"/>
    <w:tmpl w:val="909A11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75D0BAF"/>
    <w:multiLevelType w:val="hybridMultilevel"/>
    <w:tmpl w:val="D9B2350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E7236C9"/>
    <w:multiLevelType w:val="hybridMultilevel"/>
    <w:tmpl w:val="0D5CCB2C"/>
    <w:lvl w:ilvl="0" w:tplc="0CC0945C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4">
    <w:nsid w:val="505A4313"/>
    <w:multiLevelType w:val="hybridMultilevel"/>
    <w:tmpl w:val="F1389A2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9C11AF4"/>
    <w:multiLevelType w:val="hybridMultilevel"/>
    <w:tmpl w:val="4CAA6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20A7536"/>
    <w:multiLevelType w:val="hybridMultilevel"/>
    <w:tmpl w:val="5DB2E06C"/>
    <w:lvl w:ilvl="0" w:tplc="4164FE82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b/>
        <w:bCs/>
        <w:color w:val="FFC000" w:themeColor="accent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D145B17"/>
    <w:multiLevelType w:val="hybridMultilevel"/>
    <w:tmpl w:val="A64E7DEC"/>
    <w:lvl w:ilvl="0" w:tplc="9F54D324">
      <w:start w:val="1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>
    <w:nsid w:val="74A8202D"/>
    <w:multiLevelType w:val="hybridMultilevel"/>
    <w:tmpl w:val="3A645950"/>
    <w:lvl w:ilvl="0" w:tplc="EB0E3B10">
      <w:start w:val="2"/>
      <w:numFmt w:val="bullet"/>
      <w:lvlText w:val="■"/>
      <w:lvlJc w:val="left"/>
      <w:pPr>
        <w:ind w:left="566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8"/>
  </w:num>
  <w:num w:numId="5">
    <w:abstractNumId w:val="8"/>
  </w:num>
  <w:num w:numId="6">
    <w:abstractNumId w:val="6"/>
  </w:num>
  <w:num w:numId="7">
    <w:abstractNumId w:val="14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16"/>
  </w:num>
  <w:num w:numId="13">
    <w:abstractNumId w:val="0"/>
  </w:num>
  <w:num w:numId="14">
    <w:abstractNumId w:val="3"/>
  </w:num>
  <w:num w:numId="15">
    <w:abstractNumId w:val="1"/>
  </w:num>
  <w:num w:numId="16">
    <w:abstractNumId w:val="9"/>
  </w:num>
  <w:num w:numId="17">
    <w:abstractNumId w:val="17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F1"/>
    <w:rsid w:val="000006FA"/>
    <w:rsid w:val="000124E0"/>
    <w:rsid w:val="00012816"/>
    <w:rsid w:val="00013D93"/>
    <w:rsid w:val="0002345B"/>
    <w:rsid w:val="000242EF"/>
    <w:rsid w:val="000261D3"/>
    <w:rsid w:val="0002780A"/>
    <w:rsid w:val="000444D3"/>
    <w:rsid w:val="00045AA0"/>
    <w:rsid w:val="000470C9"/>
    <w:rsid w:val="00047A06"/>
    <w:rsid w:val="00053D1D"/>
    <w:rsid w:val="00061D57"/>
    <w:rsid w:val="000656D9"/>
    <w:rsid w:val="00072A94"/>
    <w:rsid w:val="000776B9"/>
    <w:rsid w:val="0008665F"/>
    <w:rsid w:val="00087383"/>
    <w:rsid w:val="0009368A"/>
    <w:rsid w:val="000A08F3"/>
    <w:rsid w:val="000B087C"/>
    <w:rsid w:val="000B12A6"/>
    <w:rsid w:val="000B22E2"/>
    <w:rsid w:val="000B6B5E"/>
    <w:rsid w:val="000C1FAC"/>
    <w:rsid w:val="000C47C4"/>
    <w:rsid w:val="000C7D26"/>
    <w:rsid w:val="000D249D"/>
    <w:rsid w:val="000D7075"/>
    <w:rsid w:val="000F0C6F"/>
    <w:rsid w:val="000F102B"/>
    <w:rsid w:val="000F408B"/>
    <w:rsid w:val="00121997"/>
    <w:rsid w:val="0012199C"/>
    <w:rsid w:val="00121BBB"/>
    <w:rsid w:val="001227AF"/>
    <w:rsid w:val="001229E4"/>
    <w:rsid w:val="00123DE0"/>
    <w:rsid w:val="001260B9"/>
    <w:rsid w:val="00127CC5"/>
    <w:rsid w:val="0013700B"/>
    <w:rsid w:val="00137A54"/>
    <w:rsid w:val="00137F0D"/>
    <w:rsid w:val="00161FAD"/>
    <w:rsid w:val="001702E9"/>
    <w:rsid w:val="00175033"/>
    <w:rsid w:val="0017657A"/>
    <w:rsid w:val="001873EB"/>
    <w:rsid w:val="001A209F"/>
    <w:rsid w:val="001A66F1"/>
    <w:rsid w:val="001B07A1"/>
    <w:rsid w:val="001B1C74"/>
    <w:rsid w:val="001B23A4"/>
    <w:rsid w:val="001B6758"/>
    <w:rsid w:val="001B7823"/>
    <w:rsid w:val="001C1379"/>
    <w:rsid w:val="001C3936"/>
    <w:rsid w:val="001C7531"/>
    <w:rsid w:val="001D13C0"/>
    <w:rsid w:val="001E7476"/>
    <w:rsid w:val="002100D7"/>
    <w:rsid w:val="002201D3"/>
    <w:rsid w:val="002231D5"/>
    <w:rsid w:val="00223B66"/>
    <w:rsid w:val="002253AC"/>
    <w:rsid w:val="002348BF"/>
    <w:rsid w:val="00237A0E"/>
    <w:rsid w:val="00237FE7"/>
    <w:rsid w:val="002401DF"/>
    <w:rsid w:val="002417AE"/>
    <w:rsid w:val="00265981"/>
    <w:rsid w:val="00271B29"/>
    <w:rsid w:val="00276D3D"/>
    <w:rsid w:val="00282549"/>
    <w:rsid w:val="00285E23"/>
    <w:rsid w:val="00290964"/>
    <w:rsid w:val="002946E0"/>
    <w:rsid w:val="00295D84"/>
    <w:rsid w:val="002977F9"/>
    <w:rsid w:val="002A05EF"/>
    <w:rsid w:val="002B1B5F"/>
    <w:rsid w:val="002C0C28"/>
    <w:rsid w:val="002D0DBC"/>
    <w:rsid w:val="002D7B84"/>
    <w:rsid w:val="002E0EB4"/>
    <w:rsid w:val="002E3AB9"/>
    <w:rsid w:val="002E7252"/>
    <w:rsid w:val="002E7648"/>
    <w:rsid w:val="002F42F1"/>
    <w:rsid w:val="00300381"/>
    <w:rsid w:val="003054E6"/>
    <w:rsid w:val="0030749D"/>
    <w:rsid w:val="0032168A"/>
    <w:rsid w:val="003261B1"/>
    <w:rsid w:val="00330176"/>
    <w:rsid w:val="00331426"/>
    <w:rsid w:val="003327D0"/>
    <w:rsid w:val="003348FF"/>
    <w:rsid w:val="00341BEA"/>
    <w:rsid w:val="003534DE"/>
    <w:rsid w:val="00353A14"/>
    <w:rsid w:val="003770A2"/>
    <w:rsid w:val="00377C2F"/>
    <w:rsid w:val="003869D8"/>
    <w:rsid w:val="00391649"/>
    <w:rsid w:val="003A6847"/>
    <w:rsid w:val="003B0F98"/>
    <w:rsid w:val="003B4632"/>
    <w:rsid w:val="003B7CD9"/>
    <w:rsid w:val="003C7FDC"/>
    <w:rsid w:val="003D1A9E"/>
    <w:rsid w:val="003D53B5"/>
    <w:rsid w:val="003E771E"/>
    <w:rsid w:val="003F0017"/>
    <w:rsid w:val="003F0F5F"/>
    <w:rsid w:val="003F53B7"/>
    <w:rsid w:val="00417E74"/>
    <w:rsid w:val="00421E31"/>
    <w:rsid w:val="004317EF"/>
    <w:rsid w:val="00436F9E"/>
    <w:rsid w:val="00437539"/>
    <w:rsid w:val="004408D4"/>
    <w:rsid w:val="00470F32"/>
    <w:rsid w:val="004960ED"/>
    <w:rsid w:val="0049761C"/>
    <w:rsid w:val="004A4B80"/>
    <w:rsid w:val="004A6C83"/>
    <w:rsid w:val="004C0FE8"/>
    <w:rsid w:val="004C4143"/>
    <w:rsid w:val="004C51F4"/>
    <w:rsid w:val="004C6BF1"/>
    <w:rsid w:val="004D29A4"/>
    <w:rsid w:val="004E1FB4"/>
    <w:rsid w:val="004E6583"/>
    <w:rsid w:val="004E68F0"/>
    <w:rsid w:val="004F2A8E"/>
    <w:rsid w:val="00507869"/>
    <w:rsid w:val="0050792A"/>
    <w:rsid w:val="00510A0C"/>
    <w:rsid w:val="00514EDC"/>
    <w:rsid w:val="005171A3"/>
    <w:rsid w:val="005204DB"/>
    <w:rsid w:val="0052325D"/>
    <w:rsid w:val="00531DB3"/>
    <w:rsid w:val="005404D4"/>
    <w:rsid w:val="00545C28"/>
    <w:rsid w:val="0055345C"/>
    <w:rsid w:val="00562D84"/>
    <w:rsid w:val="005630A0"/>
    <w:rsid w:val="00567660"/>
    <w:rsid w:val="005760D3"/>
    <w:rsid w:val="005772FA"/>
    <w:rsid w:val="00584520"/>
    <w:rsid w:val="00585ECA"/>
    <w:rsid w:val="00591136"/>
    <w:rsid w:val="005922C3"/>
    <w:rsid w:val="0059263A"/>
    <w:rsid w:val="005A59AC"/>
    <w:rsid w:val="005A63D1"/>
    <w:rsid w:val="005A7DD5"/>
    <w:rsid w:val="005B4A20"/>
    <w:rsid w:val="005B6E5C"/>
    <w:rsid w:val="005C54FF"/>
    <w:rsid w:val="005D05EE"/>
    <w:rsid w:val="005D0B10"/>
    <w:rsid w:val="005D1655"/>
    <w:rsid w:val="005D4C97"/>
    <w:rsid w:val="005D6229"/>
    <w:rsid w:val="005E14BF"/>
    <w:rsid w:val="005E295B"/>
    <w:rsid w:val="005F121F"/>
    <w:rsid w:val="005F36FB"/>
    <w:rsid w:val="005F5B52"/>
    <w:rsid w:val="00603FF0"/>
    <w:rsid w:val="006077AB"/>
    <w:rsid w:val="006114C1"/>
    <w:rsid w:val="006153AD"/>
    <w:rsid w:val="00616540"/>
    <w:rsid w:val="00622D55"/>
    <w:rsid w:val="00637A36"/>
    <w:rsid w:val="00643499"/>
    <w:rsid w:val="00644441"/>
    <w:rsid w:val="00650458"/>
    <w:rsid w:val="00665CE5"/>
    <w:rsid w:val="00672BDC"/>
    <w:rsid w:val="00676C29"/>
    <w:rsid w:val="00682067"/>
    <w:rsid w:val="00692FB7"/>
    <w:rsid w:val="00696D18"/>
    <w:rsid w:val="00696EB2"/>
    <w:rsid w:val="00697B50"/>
    <w:rsid w:val="006A7A0D"/>
    <w:rsid w:val="006B229F"/>
    <w:rsid w:val="006B36FF"/>
    <w:rsid w:val="006E02A3"/>
    <w:rsid w:val="006E3603"/>
    <w:rsid w:val="006E506D"/>
    <w:rsid w:val="006F4FF1"/>
    <w:rsid w:val="00703914"/>
    <w:rsid w:val="007156AE"/>
    <w:rsid w:val="007251B4"/>
    <w:rsid w:val="007300E9"/>
    <w:rsid w:val="00737599"/>
    <w:rsid w:val="0075373D"/>
    <w:rsid w:val="007537AA"/>
    <w:rsid w:val="0075672E"/>
    <w:rsid w:val="00763C6C"/>
    <w:rsid w:val="00766A20"/>
    <w:rsid w:val="0077120D"/>
    <w:rsid w:val="0077376B"/>
    <w:rsid w:val="007770A7"/>
    <w:rsid w:val="00783970"/>
    <w:rsid w:val="007846E9"/>
    <w:rsid w:val="00796883"/>
    <w:rsid w:val="007A2A65"/>
    <w:rsid w:val="007A3D80"/>
    <w:rsid w:val="007A4D4F"/>
    <w:rsid w:val="007B3AB3"/>
    <w:rsid w:val="007B450C"/>
    <w:rsid w:val="007C04BA"/>
    <w:rsid w:val="007C4F0F"/>
    <w:rsid w:val="007C52E4"/>
    <w:rsid w:val="007C7B14"/>
    <w:rsid w:val="007D2D06"/>
    <w:rsid w:val="007D46B6"/>
    <w:rsid w:val="007E00A4"/>
    <w:rsid w:val="007E2D0D"/>
    <w:rsid w:val="007F11D0"/>
    <w:rsid w:val="00806DD2"/>
    <w:rsid w:val="00840DF5"/>
    <w:rsid w:val="00850AEC"/>
    <w:rsid w:val="008535B8"/>
    <w:rsid w:val="00856B97"/>
    <w:rsid w:val="0086092A"/>
    <w:rsid w:val="00862960"/>
    <w:rsid w:val="00865D3F"/>
    <w:rsid w:val="00875341"/>
    <w:rsid w:val="00882C25"/>
    <w:rsid w:val="00883985"/>
    <w:rsid w:val="008847CD"/>
    <w:rsid w:val="00891299"/>
    <w:rsid w:val="008944AB"/>
    <w:rsid w:val="008A05BE"/>
    <w:rsid w:val="008A4E3F"/>
    <w:rsid w:val="008A679F"/>
    <w:rsid w:val="008B580C"/>
    <w:rsid w:val="008B5CC1"/>
    <w:rsid w:val="008B6199"/>
    <w:rsid w:val="008B77DA"/>
    <w:rsid w:val="008C3907"/>
    <w:rsid w:val="008C4C9B"/>
    <w:rsid w:val="008C6820"/>
    <w:rsid w:val="008C6EC2"/>
    <w:rsid w:val="008C6F7D"/>
    <w:rsid w:val="008D00C1"/>
    <w:rsid w:val="008D3163"/>
    <w:rsid w:val="008E16AD"/>
    <w:rsid w:val="008E2752"/>
    <w:rsid w:val="008E768A"/>
    <w:rsid w:val="00901E8C"/>
    <w:rsid w:val="00902966"/>
    <w:rsid w:val="0091185D"/>
    <w:rsid w:val="00934543"/>
    <w:rsid w:val="00937549"/>
    <w:rsid w:val="00962A09"/>
    <w:rsid w:val="00974A86"/>
    <w:rsid w:val="00975E4E"/>
    <w:rsid w:val="00981045"/>
    <w:rsid w:val="0098346B"/>
    <w:rsid w:val="00987925"/>
    <w:rsid w:val="00995AE9"/>
    <w:rsid w:val="00997287"/>
    <w:rsid w:val="009A7089"/>
    <w:rsid w:val="009C0A01"/>
    <w:rsid w:val="009C1E59"/>
    <w:rsid w:val="009D0889"/>
    <w:rsid w:val="009E2B11"/>
    <w:rsid w:val="009E328C"/>
    <w:rsid w:val="009E7EA3"/>
    <w:rsid w:val="009F0B33"/>
    <w:rsid w:val="00A03ADA"/>
    <w:rsid w:val="00A142AF"/>
    <w:rsid w:val="00A1677F"/>
    <w:rsid w:val="00A22B8D"/>
    <w:rsid w:val="00A323DA"/>
    <w:rsid w:val="00A37E6E"/>
    <w:rsid w:val="00A71F7C"/>
    <w:rsid w:val="00A73A65"/>
    <w:rsid w:val="00A77E55"/>
    <w:rsid w:val="00A81FD0"/>
    <w:rsid w:val="00A920C9"/>
    <w:rsid w:val="00A923EE"/>
    <w:rsid w:val="00A95BF6"/>
    <w:rsid w:val="00AA15C3"/>
    <w:rsid w:val="00AA7B23"/>
    <w:rsid w:val="00AB091D"/>
    <w:rsid w:val="00AB3501"/>
    <w:rsid w:val="00AB5831"/>
    <w:rsid w:val="00AC15AE"/>
    <w:rsid w:val="00AD078A"/>
    <w:rsid w:val="00AD1F94"/>
    <w:rsid w:val="00AD2962"/>
    <w:rsid w:val="00AD4D46"/>
    <w:rsid w:val="00AE19A4"/>
    <w:rsid w:val="00AE27A9"/>
    <w:rsid w:val="00AF5CD2"/>
    <w:rsid w:val="00AF65ED"/>
    <w:rsid w:val="00B100B8"/>
    <w:rsid w:val="00B2007A"/>
    <w:rsid w:val="00B235E5"/>
    <w:rsid w:val="00B2576D"/>
    <w:rsid w:val="00B339CE"/>
    <w:rsid w:val="00B35A91"/>
    <w:rsid w:val="00B41C5F"/>
    <w:rsid w:val="00B42EAE"/>
    <w:rsid w:val="00B44DC8"/>
    <w:rsid w:val="00B46D44"/>
    <w:rsid w:val="00B5055D"/>
    <w:rsid w:val="00B51FC3"/>
    <w:rsid w:val="00B6055D"/>
    <w:rsid w:val="00B62716"/>
    <w:rsid w:val="00B627FB"/>
    <w:rsid w:val="00B7687A"/>
    <w:rsid w:val="00B81CF9"/>
    <w:rsid w:val="00B823CA"/>
    <w:rsid w:val="00B95005"/>
    <w:rsid w:val="00B9560F"/>
    <w:rsid w:val="00B956ED"/>
    <w:rsid w:val="00BA57D3"/>
    <w:rsid w:val="00BA5980"/>
    <w:rsid w:val="00BA7762"/>
    <w:rsid w:val="00BB43E4"/>
    <w:rsid w:val="00BB50C7"/>
    <w:rsid w:val="00BB57EC"/>
    <w:rsid w:val="00BB5FFA"/>
    <w:rsid w:val="00BC59AA"/>
    <w:rsid w:val="00BC7DD7"/>
    <w:rsid w:val="00BD18FE"/>
    <w:rsid w:val="00BE5813"/>
    <w:rsid w:val="00BE7BD3"/>
    <w:rsid w:val="00BE7EB5"/>
    <w:rsid w:val="00C04323"/>
    <w:rsid w:val="00C051D3"/>
    <w:rsid w:val="00C266E2"/>
    <w:rsid w:val="00C3398D"/>
    <w:rsid w:val="00C62999"/>
    <w:rsid w:val="00C717C2"/>
    <w:rsid w:val="00C756F3"/>
    <w:rsid w:val="00C75730"/>
    <w:rsid w:val="00C84AAC"/>
    <w:rsid w:val="00C9194E"/>
    <w:rsid w:val="00C9313E"/>
    <w:rsid w:val="00C97AFA"/>
    <w:rsid w:val="00CA1F96"/>
    <w:rsid w:val="00CA3291"/>
    <w:rsid w:val="00CB371C"/>
    <w:rsid w:val="00CB57B7"/>
    <w:rsid w:val="00CC00B7"/>
    <w:rsid w:val="00CC146C"/>
    <w:rsid w:val="00CC6C1F"/>
    <w:rsid w:val="00CE1647"/>
    <w:rsid w:val="00CE78E9"/>
    <w:rsid w:val="00CE7E42"/>
    <w:rsid w:val="00CF04AC"/>
    <w:rsid w:val="00CF5F98"/>
    <w:rsid w:val="00D0588D"/>
    <w:rsid w:val="00D11C26"/>
    <w:rsid w:val="00D139AC"/>
    <w:rsid w:val="00D36778"/>
    <w:rsid w:val="00D42B5A"/>
    <w:rsid w:val="00D4312C"/>
    <w:rsid w:val="00D50870"/>
    <w:rsid w:val="00D561B5"/>
    <w:rsid w:val="00D6051C"/>
    <w:rsid w:val="00D83314"/>
    <w:rsid w:val="00DA3C8B"/>
    <w:rsid w:val="00DA624A"/>
    <w:rsid w:val="00DA634D"/>
    <w:rsid w:val="00DA6B33"/>
    <w:rsid w:val="00DA789E"/>
    <w:rsid w:val="00DB7E1B"/>
    <w:rsid w:val="00DD2475"/>
    <w:rsid w:val="00DD4155"/>
    <w:rsid w:val="00DD6395"/>
    <w:rsid w:val="00DD6E91"/>
    <w:rsid w:val="00DE711C"/>
    <w:rsid w:val="00DF0091"/>
    <w:rsid w:val="00DF397F"/>
    <w:rsid w:val="00DF62A6"/>
    <w:rsid w:val="00DF663A"/>
    <w:rsid w:val="00DF7065"/>
    <w:rsid w:val="00E05CE3"/>
    <w:rsid w:val="00E1003A"/>
    <w:rsid w:val="00E104C0"/>
    <w:rsid w:val="00E17767"/>
    <w:rsid w:val="00E279FF"/>
    <w:rsid w:val="00E327DD"/>
    <w:rsid w:val="00E32A72"/>
    <w:rsid w:val="00E40CC2"/>
    <w:rsid w:val="00E44AD3"/>
    <w:rsid w:val="00E5168C"/>
    <w:rsid w:val="00E61720"/>
    <w:rsid w:val="00E62EA2"/>
    <w:rsid w:val="00E83029"/>
    <w:rsid w:val="00E85231"/>
    <w:rsid w:val="00E92679"/>
    <w:rsid w:val="00EB06C5"/>
    <w:rsid w:val="00EB46DD"/>
    <w:rsid w:val="00EB79E4"/>
    <w:rsid w:val="00EC165E"/>
    <w:rsid w:val="00ED425B"/>
    <w:rsid w:val="00ED76D0"/>
    <w:rsid w:val="00EE3B18"/>
    <w:rsid w:val="00EE41F9"/>
    <w:rsid w:val="00EE59DD"/>
    <w:rsid w:val="00EE60E5"/>
    <w:rsid w:val="00EE78FA"/>
    <w:rsid w:val="00EE7B4B"/>
    <w:rsid w:val="00EF3FDA"/>
    <w:rsid w:val="00F00598"/>
    <w:rsid w:val="00F10AE3"/>
    <w:rsid w:val="00F150FD"/>
    <w:rsid w:val="00F20746"/>
    <w:rsid w:val="00F20753"/>
    <w:rsid w:val="00F37C94"/>
    <w:rsid w:val="00F45046"/>
    <w:rsid w:val="00F51183"/>
    <w:rsid w:val="00F53BA9"/>
    <w:rsid w:val="00F55EDA"/>
    <w:rsid w:val="00F569D0"/>
    <w:rsid w:val="00F63C77"/>
    <w:rsid w:val="00F76871"/>
    <w:rsid w:val="00F83A87"/>
    <w:rsid w:val="00F87CD9"/>
    <w:rsid w:val="00F92A45"/>
    <w:rsid w:val="00FA49A8"/>
    <w:rsid w:val="00FA4B27"/>
    <w:rsid w:val="00FA6820"/>
    <w:rsid w:val="00FB03C6"/>
    <w:rsid w:val="00FB0C2D"/>
    <w:rsid w:val="00FB3FE0"/>
    <w:rsid w:val="00FC1FCD"/>
    <w:rsid w:val="00FD1467"/>
    <w:rsid w:val="00FD4883"/>
    <w:rsid w:val="00FD6E62"/>
    <w:rsid w:val="00FE01B4"/>
    <w:rsid w:val="00FE2749"/>
    <w:rsid w:val="00FE601E"/>
    <w:rsid w:val="00FE74BA"/>
    <w:rsid w:val="00FF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0A37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C8B"/>
    <w:pPr>
      <w:keepNext/>
      <w:ind w:leftChars="100" w:left="100" w:rightChars="100" w:right="100"/>
      <w:jc w:val="left"/>
      <w:outlineLvl w:val="0"/>
    </w:pPr>
    <w:rPr>
      <w:rFonts w:asciiTheme="majorHAnsi" w:eastAsia="Meiryo UI" w:hAnsiTheme="majorHAnsi" w:cstheme="majorBidi"/>
      <w:b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3C8B"/>
    <w:pPr>
      <w:keepNext/>
      <w:ind w:leftChars="100" w:left="100" w:rightChars="100" w:right="100"/>
      <w:jc w:val="left"/>
      <w:outlineLvl w:val="1"/>
    </w:pPr>
    <w:rPr>
      <w:rFonts w:asciiTheme="majorHAnsi" w:eastAsia="Meiryo U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20746"/>
    <w:pPr>
      <w:keepNext/>
      <w:ind w:leftChars="100" w:left="190" w:rightChars="100" w:right="100"/>
      <w:jc w:val="left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1F94"/>
  </w:style>
  <w:style w:type="paragraph" w:styleId="a5">
    <w:name w:val="footer"/>
    <w:basedOn w:val="a"/>
    <w:link w:val="a6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1F94"/>
  </w:style>
  <w:style w:type="character" w:customStyle="1" w:styleId="10">
    <w:name w:val="見出し 1 (文字)"/>
    <w:basedOn w:val="a0"/>
    <w:link w:val="1"/>
    <w:uiPriority w:val="9"/>
    <w:rsid w:val="00DA3C8B"/>
    <w:rPr>
      <w:rFonts w:asciiTheme="majorHAnsi" w:eastAsia="Meiryo UI" w:hAnsiTheme="majorHAnsi" w:cstheme="majorBidi"/>
      <w:b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DA3C8B"/>
    <w:rPr>
      <w:rFonts w:asciiTheme="majorHAnsi" w:eastAsia="Meiryo UI" w:hAnsiTheme="majorHAnsi" w:cstheme="majorBidi"/>
      <w:b/>
    </w:rPr>
  </w:style>
  <w:style w:type="paragraph" w:styleId="a7">
    <w:name w:val="Balloon Text"/>
    <w:basedOn w:val="a"/>
    <w:link w:val="a8"/>
    <w:uiPriority w:val="99"/>
    <w:semiHidden/>
    <w:unhideWhenUsed/>
    <w:rsid w:val="00437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753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7D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6055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6055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6055D"/>
  </w:style>
  <w:style w:type="paragraph" w:styleId="ad">
    <w:name w:val="annotation subject"/>
    <w:basedOn w:val="ab"/>
    <w:next w:val="ab"/>
    <w:link w:val="ae"/>
    <w:uiPriority w:val="99"/>
    <w:semiHidden/>
    <w:unhideWhenUsed/>
    <w:rsid w:val="00B6055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6055D"/>
    <w:rPr>
      <w:b/>
      <w:bCs/>
    </w:rPr>
  </w:style>
  <w:style w:type="paragraph" w:styleId="af">
    <w:name w:val="TOC Heading"/>
    <w:basedOn w:val="1"/>
    <w:next w:val="a"/>
    <w:uiPriority w:val="39"/>
    <w:unhideWhenUsed/>
    <w:qFormat/>
    <w:rsid w:val="00F20746"/>
    <w:pPr>
      <w:keepLines/>
      <w:widowControl/>
      <w:spacing w:before="240" w:line="259" w:lineRule="auto"/>
      <w:ind w:leftChars="0" w:left="0" w:rightChars="0" w:right="0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B46DD"/>
    <w:pPr>
      <w:tabs>
        <w:tab w:val="right" w:leader="dot" w:pos="8494"/>
      </w:tabs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unhideWhenUsed/>
    <w:rsid w:val="00F20746"/>
    <w:pPr>
      <w:ind w:leftChars="100" w:left="210"/>
    </w:pPr>
  </w:style>
  <w:style w:type="character" w:styleId="af0">
    <w:name w:val="Hyperlink"/>
    <w:basedOn w:val="a0"/>
    <w:uiPriority w:val="99"/>
    <w:unhideWhenUsed/>
    <w:rsid w:val="00F20746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F20746"/>
    <w:rPr>
      <w:rFonts w:asciiTheme="majorHAnsi" w:eastAsiaTheme="majorEastAsia" w:hAnsiTheme="majorHAnsi" w:cstheme="majorBidi"/>
      <w:b/>
    </w:rPr>
  </w:style>
  <w:style w:type="paragraph" w:styleId="31">
    <w:name w:val="toc 3"/>
    <w:basedOn w:val="a"/>
    <w:next w:val="a"/>
    <w:autoRedefine/>
    <w:uiPriority w:val="39"/>
    <w:unhideWhenUsed/>
    <w:rsid w:val="00F20746"/>
    <w:pPr>
      <w:ind w:leftChars="200" w:left="420"/>
    </w:pPr>
  </w:style>
  <w:style w:type="paragraph" w:styleId="af1">
    <w:name w:val="Revision"/>
    <w:hidden/>
    <w:uiPriority w:val="99"/>
    <w:semiHidden/>
    <w:rsid w:val="003F0017"/>
  </w:style>
  <w:style w:type="paragraph" w:styleId="af2">
    <w:name w:val="List Paragraph"/>
    <w:basedOn w:val="a"/>
    <w:uiPriority w:val="34"/>
    <w:qFormat/>
    <w:rsid w:val="00A73A65"/>
    <w:pPr>
      <w:ind w:leftChars="400" w:left="840"/>
    </w:pPr>
  </w:style>
  <w:style w:type="paragraph" w:styleId="Web">
    <w:name w:val="Normal (Web)"/>
    <w:basedOn w:val="a"/>
    <w:uiPriority w:val="99"/>
    <w:unhideWhenUsed/>
    <w:rsid w:val="00540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C8B"/>
    <w:pPr>
      <w:keepNext/>
      <w:ind w:leftChars="100" w:left="100" w:rightChars="100" w:right="100"/>
      <w:jc w:val="left"/>
      <w:outlineLvl w:val="0"/>
    </w:pPr>
    <w:rPr>
      <w:rFonts w:asciiTheme="majorHAnsi" w:eastAsia="Meiryo UI" w:hAnsiTheme="majorHAnsi" w:cstheme="majorBidi"/>
      <w:b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A3C8B"/>
    <w:pPr>
      <w:keepNext/>
      <w:ind w:leftChars="100" w:left="100" w:rightChars="100" w:right="100"/>
      <w:jc w:val="left"/>
      <w:outlineLvl w:val="1"/>
    </w:pPr>
    <w:rPr>
      <w:rFonts w:asciiTheme="majorHAnsi" w:eastAsia="Meiryo UI" w:hAnsiTheme="majorHAnsi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F20746"/>
    <w:pPr>
      <w:keepNext/>
      <w:ind w:leftChars="100" w:left="190" w:rightChars="100" w:right="100"/>
      <w:jc w:val="left"/>
      <w:outlineLvl w:val="2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1F94"/>
  </w:style>
  <w:style w:type="paragraph" w:styleId="a5">
    <w:name w:val="footer"/>
    <w:basedOn w:val="a"/>
    <w:link w:val="a6"/>
    <w:uiPriority w:val="99"/>
    <w:unhideWhenUsed/>
    <w:rsid w:val="00AD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1F94"/>
  </w:style>
  <w:style w:type="character" w:customStyle="1" w:styleId="10">
    <w:name w:val="見出し 1 (文字)"/>
    <w:basedOn w:val="a0"/>
    <w:link w:val="1"/>
    <w:uiPriority w:val="9"/>
    <w:rsid w:val="00DA3C8B"/>
    <w:rPr>
      <w:rFonts w:asciiTheme="majorHAnsi" w:eastAsia="Meiryo UI" w:hAnsiTheme="majorHAnsi" w:cstheme="majorBidi"/>
      <w:b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DA3C8B"/>
    <w:rPr>
      <w:rFonts w:asciiTheme="majorHAnsi" w:eastAsia="Meiryo UI" w:hAnsiTheme="majorHAnsi" w:cstheme="majorBidi"/>
      <w:b/>
    </w:rPr>
  </w:style>
  <w:style w:type="paragraph" w:styleId="a7">
    <w:name w:val="Balloon Text"/>
    <w:basedOn w:val="a"/>
    <w:link w:val="a8"/>
    <w:uiPriority w:val="99"/>
    <w:semiHidden/>
    <w:unhideWhenUsed/>
    <w:rsid w:val="00437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753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7D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6055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6055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6055D"/>
  </w:style>
  <w:style w:type="paragraph" w:styleId="ad">
    <w:name w:val="annotation subject"/>
    <w:basedOn w:val="ab"/>
    <w:next w:val="ab"/>
    <w:link w:val="ae"/>
    <w:uiPriority w:val="99"/>
    <w:semiHidden/>
    <w:unhideWhenUsed/>
    <w:rsid w:val="00B6055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6055D"/>
    <w:rPr>
      <w:b/>
      <w:bCs/>
    </w:rPr>
  </w:style>
  <w:style w:type="paragraph" w:styleId="af">
    <w:name w:val="TOC Heading"/>
    <w:basedOn w:val="1"/>
    <w:next w:val="a"/>
    <w:uiPriority w:val="39"/>
    <w:unhideWhenUsed/>
    <w:qFormat/>
    <w:rsid w:val="00F20746"/>
    <w:pPr>
      <w:keepLines/>
      <w:widowControl/>
      <w:spacing w:before="240" w:line="259" w:lineRule="auto"/>
      <w:ind w:leftChars="0" w:left="0" w:rightChars="0" w:right="0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B46DD"/>
    <w:pPr>
      <w:tabs>
        <w:tab w:val="right" w:leader="dot" w:pos="8494"/>
      </w:tabs>
    </w:pPr>
    <w:rPr>
      <w:b/>
      <w:bCs/>
      <w:noProof/>
    </w:rPr>
  </w:style>
  <w:style w:type="paragraph" w:styleId="21">
    <w:name w:val="toc 2"/>
    <w:basedOn w:val="a"/>
    <w:next w:val="a"/>
    <w:autoRedefine/>
    <w:uiPriority w:val="39"/>
    <w:unhideWhenUsed/>
    <w:rsid w:val="00F20746"/>
    <w:pPr>
      <w:ind w:leftChars="100" w:left="210"/>
    </w:pPr>
  </w:style>
  <w:style w:type="character" w:styleId="af0">
    <w:name w:val="Hyperlink"/>
    <w:basedOn w:val="a0"/>
    <w:uiPriority w:val="99"/>
    <w:unhideWhenUsed/>
    <w:rsid w:val="00F20746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F20746"/>
    <w:rPr>
      <w:rFonts w:asciiTheme="majorHAnsi" w:eastAsiaTheme="majorEastAsia" w:hAnsiTheme="majorHAnsi" w:cstheme="majorBidi"/>
      <w:b/>
    </w:rPr>
  </w:style>
  <w:style w:type="paragraph" w:styleId="31">
    <w:name w:val="toc 3"/>
    <w:basedOn w:val="a"/>
    <w:next w:val="a"/>
    <w:autoRedefine/>
    <w:uiPriority w:val="39"/>
    <w:unhideWhenUsed/>
    <w:rsid w:val="00F20746"/>
    <w:pPr>
      <w:ind w:leftChars="200" w:left="420"/>
    </w:pPr>
  </w:style>
  <w:style w:type="paragraph" w:styleId="af1">
    <w:name w:val="Revision"/>
    <w:hidden/>
    <w:uiPriority w:val="99"/>
    <w:semiHidden/>
    <w:rsid w:val="003F0017"/>
  </w:style>
  <w:style w:type="paragraph" w:styleId="af2">
    <w:name w:val="List Paragraph"/>
    <w:basedOn w:val="a"/>
    <w:uiPriority w:val="34"/>
    <w:qFormat/>
    <w:rsid w:val="00A73A65"/>
    <w:pPr>
      <w:ind w:leftChars="400" w:left="840"/>
    </w:pPr>
  </w:style>
  <w:style w:type="paragraph" w:styleId="Web">
    <w:name w:val="Normal (Web)"/>
    <w:basedOn w:val="a"/>
    <w:uiPriority w:val="99"/>
    <w:unhideWhenUsed/>
    <w:rsid w:val="00540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8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2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8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5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6CA33-BB03-4D03-BA6A-FF8EEFDB0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大池 峻吾</dc:creator>
  <cp:lastModifiedBy>user</cp:lastModifiedBy>
  <cp:revision>4</cp:revision>
  <cp:lastPrinted>2021-01-18T11:31:00Z</cp:lastPrinted>
  <dcterms:created xsi:type="dcterms:W3CDTF">2021-01-27T07:00:00Z</dcterms:created>
  <dcterms:modified xsi:type="dcterms:W3CDTF">2021-01-29T01:23:00Z</dcterms:modified>
</cp:coreProperties>
</file>